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8D" w:rsidRPr="00AD438D" w:rsidRDefault="00AD438D" w:rsidP="00AD438D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AD438D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Перемены в культуре России в годы Петровских реформ 8 класс</w:t>
      </w:r>
    </w:p>
    <w:p w:rsidR="00AD438D" w:rsidRPr="00AD438D" w:rsidRDefault="00AD438D" w:rsidP="00AD438D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AD438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Перемены в культуре России в годы Петровских реформ для учащихся 8 класса с ответами. Те</w:t>
      </w:r>
      <w:proofErr w:type="gramStart"/>
      <w:r w:rsidRPr="00AD438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AD438D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11 заданий.</w:t>
      </w:r>
    </w:p>
    <w:p w:rsidR="00AD438D" w:rsidRPr="00AD438D" w:rsidRDefault="00AD438D" w:rsidP="00AD438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AD438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С </w:t>
        </w:r>
        <w:proofErr w:type="gram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именем</w:t>
        </w:r>
        <w:proofErr w:type="gramEnd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какого учёного и изобретателя связано открытие </w:t>
        </w:r>
        <w:proofErr w:type="spell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Навигацкой</w:t>
        </w:r>
        <w:proofErr w:type="spellEnd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школы, оборудование обсерватории, составле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ние первой в России карты звёздного неба?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Александра Меншикова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Бориса Шереметева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Якова Брюса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Франца Лефорта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открытиями и именами учёных-изобретателей.</w:t>
        </w:r>
      </w:ins>
    </w:p>
    <w:p w:rsidR="00AD438D" w:rsidRPr="00AD438D" w:rsidRDefault="00AD438D" w:rsidP="00AD438D">
      <w:pPr>
        <w:shd w:val="clear" w:color="auto" w:fill="FFFFFF"/>
        <w:spacing w:after="390" w:line="315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" w:author="Unknown">
        <w:r w:rsidRPr="00AD438D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Открытия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строительство первой подводной лодки в России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открытие на Урале место рождения медных руд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выход в свет «Арифметики»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изобретение токарного станка</w:t>
        </w:r>
      </w:ins>
    </w:p>
    <w:p w:rsidR="00AD438D" w:rsidRPr="00AD438D" w:rsidRDefault="00AD438D" w:rsidP="00AD438D">
      <w:pPr>
        <w:shd w:val="clear" w:color="auto" w:fill="FFFFFF"/>
        <w:spacing w:after="390" w:line="315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3" w:author="Unknown">
        <w:r w:rsidRPr="00AD438D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Ученые-изобретатели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Л. Магницкий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А. Нартов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Е. Никонов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И. Шилов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 изменился государственный </w:t>
        </w:r>
        <w:proofErr w:type="gram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контроль за</w:t>
        </w:r>
        <w:proofErr w:type="gramEnd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получением образования дворянами в правление Петра I?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образование для дворян стало обязательным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дворяне были освобождены от получения образования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дворяне должны были обучать владельческих крестьян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4) </w:t>
        </w:r>
        <w:proofErr w:type="gramEnd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дворяне были обязаны оплачивать расходы крестьян на обучение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называлась первая в России печатная газета, которая стала издаваться при Петре I?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Куранты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Вести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Ведомости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Интервью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в Петербурге был открыт первый русский музей — Кунсткамера?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1703 г.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1719 г.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1725 г.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называлось открытое в годы правления Петра I учреждение для развития науки?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Университет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Академия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Лавра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Магистратура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фамилию архитектора, который работал в России в годы правления Петра I.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А. Воронихин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И. Репин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Ф. </w:t>
        </w:r>
        <w:proofErr w:type="spell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Шехтель</w:t>
        </w:r>
        <w:proofErr w:type="spellEnd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Д. </w:t>
        </w:r>
        <w:proofErr w:type="spell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Трезини</w:t>
        </w:r>
        <w:proofErr w:type="spellEnd"/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 картину, написанную художником И.Н. Никитиным.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Иван Грозный и его сын Иван 16 ноября 1581 года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Явление Христа народу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Напольный гетман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Казаки пишут письмо турецкому султану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категория населения сохранила право ношения боро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ды в годы правления Петра I?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государственные крестьяне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духовенство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бояре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ремесленники-ювелиры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называлась книга, изданная в годы правления Петра I, которая рассказывала о правилах хорошего тона?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Советы </w:t>
        </w:r>
        <w:proofErr w:type="gram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юным</w:t>
        </w:r>
        <w:proofErr w:type="gramEnd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Что такое хорошо и что такое плохо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Воспитанность и её основы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Юности честное зерцало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Какую особенность проведения культурных реформ Петра I можно отметить?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усиление светского характера культуры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значительное внимание к церкви и её традициям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обособление культуры России от культуры Европы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распространение культурных преобразований в одина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ковой мере на все слои населения</w:t>
        </w:r>
      </w:ins>
    </w:p>
    <w:p w:rsidR="00AD438D" w:rsidRPr="00AD438D" w:rsidRDefault="00AD438D" w:rsidP="00AD438D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3" w:author="Unknown">
        <w:r w:rsidRPr="00AD438D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Какое учреждение для выращивания лекарственных расте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ний и развития науки было основано в Москве в годы прав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ления Петра I?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Медицинский огород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Аптекарский огород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Лекарственная лужайка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Врачебный уголок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открытиями и именами учёных-изобретателей.</w:t>
        </w:r>
      </w:ins>
    </w:p>
    <w:p w:rsidR="00AD438D" w:rsidRPr="00AD438D" w:rsidRDefault="00AD438D" w:rsidP="00AD438D">
      <w:pPr>
        <w:shd w:val="clear" w:color="auto" w:fill="FFFFFF"/>
        <w:spacing w:after="390" w:line="315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1" w:author="Unknown">
        <w:r w:rsidRPr="00AD438D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Открытия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открытие месторождения каменного угля на юге России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выход в свет «Арифме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тики»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составление первой в России карты звёздного неба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изобретение токарного станка</w:t>
        </w:r>
      </w:ins>
    </w:p>
    <w:p w:rsidR="00AD438D" w:rsidRPr="00AD438D" w:rsidRDefault="00AD438D" w:rsidP="00AD438D">
      <w:pPr>
        <w:shd w:val="clear" w:color="auto" w:fill="FFFFFF"/>
        <w:spacing w:after="390" w:line="315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5" w:author="Unknown">
        <w:r w:rsidRPr="00AD438D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Ученые-изобретатели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А. Нартов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Я. Брюс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Л. Магницкий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Г. Капустин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случае, если дворяне не получали образования, они, со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гласно указу Петра I, лишались права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жениться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владеть крестьянами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покупать деревни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наказывать владельческих крестьян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чём состояла реформа алфавита, проведённая </w:t>
        </w:r>
        <w:proofErr w:type="gram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введении</w:t>
        </w:r>
        <w:proofErr w:type="gramEnd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гражданского шрифта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переходе на латиницу в официальных документах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добавлении в алфавит новых букв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введении церковнославянского языка как официального государственного языка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назывался первый государственный музей, учрежден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ный в Петербурге в годы правления Петра Первого?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Эрмитаж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Лувр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Кунсткамера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Галерея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была открыта Академия наук и художеств, учреждённая указом Петра I?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1703 г.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1711 г.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1725 г.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из списка памятник архитектуры, строительство которого началось </w:t>
        </w:r>
        <w:proofErr w:type="gramStart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Исторический музей в Москве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Петропавловский собор в Санкт-Петербурге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здание Адмиралтейства в Санкт-Петербурге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Казанский собор в Санкт-Петербурге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картину, принадлежащую кисти художника И.Н. Никитина.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Утро стрелецкой казни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Пётр I на смертном ложе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Пётр I допрашивает своего сына Алексея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Иван Грозный и его сын Иван 16 ноября 1581 года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годы правления Петра I был введён новый календарь. С какого события начинается летосчисление, согласно данно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му календарю?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Сотворения мира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возникновения Рима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Рождества Христова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разделения христианской церкви на Православную и Католическую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7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назывались собрания-балы с участием женщин в домах российской знати, введённые Петром I?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9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собрания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вечеринки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ассамблеи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мазурки</w:t>
        </w:r>
      </w:ins>
    </w:p>
    <w:p w:rsidR="00AD438D" w:rsidRPr="00AD438D" w:rsidRDefault="00AD438D" w:rsidP="00AD438D">
      <w:pPr>
        <w:shd w:val="clear" w:color="auto" w:fill="FFFFFF"/>
        <w:spacing w:after="0" w:line="300" w:lineRule="atLeast"/>
        <w:textAlignment w:val="baseline"/>
        <w:rPr>
          <w:ins w:id="10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1" w:author="Unknown">
        <w:r w:rsidRPr="00AD438D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одну из особенностей перемен в культуре России в годы правления Петра.</w:t>
        </w:r>
      </w:ins>
    </w:p>
    <w:p w:rsidR="00AD438D" w:rsidRPr="00AD438D" w:rsidRDefault="00AD438D" w:rsidP="00AD438D">
      <w:pPr>
        <w:shd w:val="clear" w:color="auto" w:fill="FFFFFF"/>
        <w:spacing w:after="390" w:line="300" w:lineRule="atLeast"/>
        <w:textAlignment w:val="baseline"/>
        <w:rPr>
          <w:ins w:id="10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3" w:author="Unknown"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реформы в области культуры затронули жизнь всех сло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ёв российского общества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культурные реформы в значительной степени изменили жизнь крестьян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культурные реформы не коснулись изменений в одежде и внешнем виде населения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основные реформы в области культуры затронули только знатные слои общества</w:t>
        </w:r>
      </w:ins>
    </w:p>
    <w:p w:rsidR="00AD438D" w:rsidRPr="00AD438D" w:rsidRDefault="00AD438D" w:rsidP="00AD438D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0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5" w:author="Unknown">
        <w:r w:rsidRPr="00AD438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Перемены в культуре России в годы Петровских реформ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D438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2-3412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7-4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10-4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11-1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D438D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2 вариант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2-4321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  <w:r w:rsidRPr="00AD438D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11-4</w:t>
        </w:r>
      </w:ins>
    </w:p>
    <w:p w:rsidR="00796E82" w:rsidRDefault="00796E82">
      <w:bookmarkStart w:id="106" w:name="_GoBack"/>
      <w:bookmarkEnd w:id="106"/>
    </w:p>
    <w:sectPr w:rsidR="00796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3F"/>
    <w:rsid w:val="0079453F"/>
    <w:rsid w:val="00796E82"/>
    <w:rsid w:val="00AD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43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D4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43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D4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AD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438D"/>
    <w:rPr>
      <w:b/>
      <w:bCs/>
    </w:rPr>
  </w:style>
  <w:style w:type="character" w:customStyle="1" w:styleId="apple-converted-space">
    <w:name w:val="apple-converted-space"/>
    <w:basedOn w:val="a0"/>
    <w:rsid w:val="00AD438D"/>
  </w:style>
  <w:style w:type="paragraph" w:customStyle="1" w:styleId="sertxt">
    <w:name w:val="sertxt"/>
    <w:basedOn w:val="a"/>
    <w:rsid w:val="00AD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43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D4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43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D4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AD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438D"/>
    <w:rPr>
      <w:b/>
      <w:bCs/>
    </w:rPr>
  </w:style>
  <w:style w:type="character" w:customStyle="1" w:styleId="apple-converted-space">
    <w:name w:val="apple-converted-space"/>
    <w:basedOn w:val="a0"/>
    <w:rsid w:val="00AD438D"/>
  </w:style>
  <w:style w:type="paragraph" w:customStyle="1" w:styleId="sertxt">
    <w:name w:val="sertxt"/>
    <w:basedOn w:val="a"/>
    <w:rsid w:val="00AD4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28750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8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786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2019-01-29T08:37:00Z</dcterms:created>
  <dcterms:modified xsi:type="dcterms:W3CDTF">2019-01-29T08:37:00Z</dcterms:modified>
</cp:coreProperties>
</file>